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047" w:rsidRDefault="000B6ACB" w:rsidP="000B6ACB">
      <w:pPr>
        <w:pStyle w:val="Heading1"/>
      </w:pPr>
      <w:r>
        <w:t>PHP Word</w:t>
      </w:r>
    </w:p>
    <w:p w:rsidR="000B6ACB" w:rsidRDefault="000B6ACB" w:rsidP="000B6ACB">
      <w:proofErr w:type="spellStart"/>
      <w:r>
        <w:t>PHPWord</w:t>
      </w:r>
      <w:proofErr w:type="spellEnd"/>
      <w:r>
        <w:t xml:space="preserve"> is a</w:t>
      </w:r>
      <w:r w:rsidRPr="000B6ACB">
        <w:t xml:space="preserve"> pure PHP library for reading and writing Word</w:t>
      </w:r>
      <w:r>
        <w:t>, ODT, and RTF</w:t>
      </w:r>
      <w:r w:rsidRPr="000B6ACB">
        <w:t xml:space="preserve"> files</w:t>
      </w:r>
      <w:r>
        <w:t>.</w:t>
      </w:r>
      <w:r w:rsidR="004348EF">
        <w:t xml:space="preserve"> This file is the </w:t>
      </w:r>
      <w:r w:rsidR="004348EF" w:rsidRPr="004348EF">
        <w:rPr>
          <w:rStyle w:val="ChangedFontStyleChar"/>
        </w:rPr>
        <w:t>source file</w:t>
      </w:r>
      <w:r w:rsidR="004348EF">
        <w:t xml:space="preserve"> </w:t>
      </w:r>
      <w:r w:rsidR="00730873">
        <w:t>to test the</w:t>
      </w:r>
      <w:r w:rsidR="004348EF">
        <w:t xml:space="preserve"> rea</w:t>
      </w:r>
      <w:r w:rsidR="008D6A61">
        <w:t xml:space="preserve">d/write </w:t>
      </w:r>
      <w:proofErr w:type="spellStart"/>
      <w:r w:rsidR="008D6A61">
        <w:t>capabilites</w:t>
      </w:r>
      <w:proofErr w:type="spellEnd"/>
      <w:r w:rsidR="008D6A61">
        <w:t xml:space="preserve"> of </w:t>
      </w:r>
      <w:hyperlink r:id="rId8" w:history="1">
        <w:proofErr w:type="spellStart"/>
        <w:r w:rsidR="008D6A61" w:rsidRPr="008D6A61">
          <w:rPr>
            <w:rStyle w:val="Hyperlink"/>
          </w:rPr>
          <w:t>PHPWord</w:t>
        </w:r>
        <w:proofErr w:type="spellEnd"/>
      </w:hyperlink>
      <w:r w:rsidR="004348EF">
        <w:t>.</w:t>
      </w:r>
    </w:p>
    <w:p w:rsidR="003B08B6" w:rsidRPr="003B08B6" w:rsidRDefault="00CA33EA" w:rsidP="003B08B6">
      <w:r>
        <w:t xml:space="preserve">It can </w:t>
      </w:r>
      <w:del w:id="0" w:author="Microsoft Office User" w:date="2018-01-23T21:42:00Z">
        <w:r w:rsidDel="00CA33EA">
          <w:delText xml:space="preserve">even </w:delText>
        </w:r>
      </w:del>
      <w:r>
        <w:t>read track changes.</w:t>
      </w:r>
    </w:p>
    <w:p w:rsidR="004348EF" w:rsidRDefault="004348EF" w:rsidP="000B6ACB">
      <w:proofErr w:type="spellStart"/>
      <w:r>
        <w:t>PHPWord</w:t>
      </w:r>
      <w:proofErr w:type="spellEnd"/>
      <w:r>
        <w:t xml:space="preserve"> can apply font formats such as</w:t>
      </w:r>
      <w:r w:rsidR="00830496">
        <w:t xml:space="preserve"> </w:t>
      </w:r>
      <w:r w:rsidR="00830496" w:rsidRPr="00830496">
        <w:rPr>
          <w:rFonts w:ascii="Times New Roman" w:hAnsi="Times New Roman" w:cs="Times New Roman"/>
          <w:sz w:val="36"/>
          <w:szCs w:val="36"/>
        </w:rPr>
        <w:t>name and size</w:t>
      </w:r>
      <w:r w:rsidR="00830496">
        <w:t>,</w:t>
      </w:r>
      <w:r>
        <w:t xml:space="preserve"> </w:t>
      </w:r>
      <w:r w:rsidRPr="004348EF">
        <w:rPr>
          <w:b/>
        </w:rPr>
        <w:t>bold</w:t>
      </w:r>
      <w:r>
        <w:t xml:space="preserve">, </w:t>
      </w:r>
      <w:r w:rsidRPr="004348EF">
        <w:rPr>
          <w:i/>
        </w:rPr>
        <w:t>italics</w:t>
      </w:r>
      <w:r>
        <w:t xml:space="preserve">, </w:t>
      </w:r>
      <w:r w:rsidRPr="004348EF">
        <w:rPr>
          <w:color w:val="00B050"/>
        </w:rPr>
        <w:t>color</w:t>
      </w:r>
      <w:r>
        <w:t xml:space="preserve">, </w:t>
      </w:r>
      <w:r w:rsidRPr="004348EF">
        <w:rPr>
          <w:u w:val="dash"/>
        </w:rPr>
        <w:t>underline</w:t>
      </w:r>
      <w:r>
        <w:t xml:space="preserve">, </w:t>
      </w:r>
      <w:r w:rsidRPr="004348EF">
        <w:rPr>
          <w:strike/>
        </w:rPr>
        <w:t>strikethrough</w:t>
      </w:r>
      <w:r>
        <w:t>,</w:t>
      </w:r>
      <w:r w:rsidR="00830496">
        <w:t xml:space="preserve"> </w:t>
      </w:r>
      <w:r w:rsidR="00830496" w:rsidRPr="00830496">
        <w:rPr>
          <w:dstrike/>
        </w:rPr>
        <w:t>double strikethrough</w:t>
      </w:r>
      <w:r w:rsidR="00830496">
        <w:t xml:space="preserve">, </w:t>
      </w:r>
      <w:r w:rsidR="00830496" w:rsidRPr="00830496">
        <w:rPr>
          <w:smallCaps/>
        </w:rPr>
        <w:t>small caps</w:t>
      </w:r>
      <w:r w:rsidR="00830496">
        <w:t xml:space="preserve">, </w:t>
      </w:r>
      <w:r w:rsidR="00830496" w:rsidRPr="00830496">
        <w:rPr>
          <w:caps/>
        </w:rPr>
        <w:t>all caps</w:t>
      </w:r>
      <w:r w:rsidR="00830496">
        <w:t>,</w:t>
      </w:r>
      <w:r>
        <w:t xml:space="preserve"> </w:t>
      </w:r>
      <w:r w:rsidRPr="004348EF">
        <w:rPr>
          <w:vertAlign w:val="subscript"/>
        </w:rPr>
        <w:t>subscript</w:t>
      </w:r>
      <w:r>
        <w:t xml:space="preserve">, </w:t>
      </w:r>
      <w:r w:rsidRPr="004348EF">
        <w:rPr>
          <w:vertAlign w:val="superscript"/>
        </w:rPr>
        <w:t>superscript</w:t>
      </w:r>
      <w:r>
        <w:t xml:space="preserve">, or </w:t>
      </w:r>
      <w:r w:rsidRPr="004348EF">
        <w:rPr>
          <w:highlight w:val="yellow"/>
        </w:rPr>
        <w:t>highlighted</w:t>
      </w:r>
      <w:r>
        <w:t>.</w:t>
      </w:r>
      <w:r w:rsidR="003B08B6">
        <w:t xml:space="preserve"> You may also notice that there’s </w:t>
      </w:r>
      <w:r w:rsidR="001E410E">
        <w:t>one</w:t>
      </w:r>
      <w:r w:rsidR="003B08B6">
        <w:t xml:space="preserve"> text break (empty paragraph) before this one that can be created also by </w:t>
      </w:r>
      <w:proofErr w:type="spellStart"/>
      <w:r w:rsidR="003B08B6">
        <w:t>PHPWord</w:t>
      </w:r>
      <w:proofErr w:type="spellEnd"/>
      <w:r w:rsidR="00730873">
        <w:t xml:space="preserve"> </w:t>
      </w:r>
      <w:r w:rsidR="00730873">
        <w:rPr>
          <w:rStyle w:val="EndnoteReference"/>
        </w:rPr>
        <w:endnoteReference w:id="1"/>
      </w:r>
      <w:r w:rsidR="003B08B6">
        <w:t>.</w:t>
      </w:r>
    </w:p>
    <w:p w:rsidR="003B08B6" w:rsidRPr="003B08B6" w:rsidRDefault="00A13DDD" w:rsidP="003B08B6">
      <w:pPr>
        <w:keepNext/>
        <w:keepLines/>
        <w:widowControl w:val="0"/>
        <w:spacing w:before="360" w:after="240" w:line="360" w:lineRule="auto"/>
        <w:jc w:val="both"/>
      </w:pPr>
      <w:proofErr w:type="spellStart"/>
      <w:r>
        <w:t>PHPWord</w:t>
      </w:r>
      <w:proofErr w:type="spellEnd"/>
      <w:r>
        <w:t xml:space="preserve"> can also format paragraph such as this </w:t>
      </w:r>
      <w:r w:rsidR="003B08B6">
        <w:t>justified</w:t>
      </w:r>
      <w:r>
        <w:t xml:space="preserve">, </w:t>
      </w:r>
      <w:r w:rsidR="003B08B6">
        <w:t>12pt before and 12pt after with 1.5 lines spacing paragraph. This formatting can be applied inline or using predefined style as we use to do in Word.</w:t>
      </w:r>
    </w:p>
    <w:p w:rsidR="003D168E" w:rsidRDefault="003D168E" w:rsidP="003B08B6">
      <w:pPr>
        <w:sectPr w:rsidR="003D168E" w:rsidSect="0073087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134" w:left="1418" w:header="720" w:footer="720" w:gutter="0"/>
          <w:cols w:space="720"/>
          <w:titlePg/>
          <w:docGrid w:linePitch="272"/>
        </w:sectPr>
      </w:pPr>
    </w:p>
    <w:p w:rsidR="003D168E" w:rsidRDefault="003B08B6" w:rsidP="003B08B6">
      <w:pPr>
        <w:sectPr w:rsidR="003D168E" w:rsidSect="003D168E">
          <w:type w:val="continuous"/>
          <w:pgSz w:w="11906" w:h="16838"/>
          <w:pgMar w:top="1418" w:right="1418" w:bottom="1134" w:left="1418" w:header="720" w:footer="720" w:gutter="0"/>
          <w:cols w:num="2" w:space="720"/>
        </w:sectPr>
      </w:pPr>
      <w:proofErr w:type="spellStart"/>
      <w:r>
        <w:t>PHPWord</w:t>
      </w:r>
      <w:proofErr w:type="spellEnd"/>
      <w:r>
        <w:t xml:space="preserve"> can also create multicolumn paragra</w:t>
      </w:r>
      <w:r w:rsidR="003D168E">
        <w:t xml:space="preserve">ph which is treated as a new section with </w:t>
      </w:r>
      <w:proofErr w:type="spellStart"/>
      <w:r w:rsidR="003D168E">
        <w:t>continous</w:t>
      </w:r>
      <w:proofErr w:type="spellEnd"/>
      <w:r w:rsidR="003D168E">
        <w:t xml:space="preserve"> break type. We can define </w:t>
      </w:r>
      <w:r w:rsidR="003D168E">
        <w:t>either the number of columns or spacing between the columns.</w:t>
      </w:r>
    </w:p>
    <w:p w:rsidR="003B08B6" w:rsidRDefault="003B08B6" w:rsidP="003D168E"/>
    <w:p w:rsidR="00B568BE" w:rsidRDefault="00B568BE" w:rsidP="00B568BE">
      <w:pPr>
        <w:pStyle w:val="Heading2"/>
      </w:pPr>
      <w:r>
        <w:t>Lists</w:t>
      </w:r>
    </w:p>
    <w:p w:rsidR="003D168E" w:rsidRDefault="00797FEF" w:rsidP="003D168E">
      <w:proofErr w:type="spellStart"/>
      <w:r>
        <w:t>PHPWord</w:t>
      </w:r>
      <w:proofErr w:type="spellEnd"/>
      <w:r>
        <w:t xml:space="preserve"> can create bulleted lists …</w:t>
      </w:r>
    </w:p>
    <w:p w:rsidR="00797FEF" w:rsidRDefault="00797FEF" w:rsidP="00797FEF">
      <w:pPr>
        <w:numPr>
          <w:ilvl w:val="0"/>
          <w:numId w:val="10"/>
        </w:numPr>
      </w:pPr>
      <w:r>
        <w:t>Point 1</w:t>
      </w:r>
    </w:p>
    <w:p w:rsidR="00797FEF" w:rsidRDefault="00797FEF" w:rsidP="00797FEF">
      <w:pPr>
        <w:numPr>
          <w:ilvl w:val="0"/>
          <w:numId w:val="10"/>
        </w:numPr>
      </w:pPr>
      <w:r>
        <w:t>Point 2</w:t>
      </w:r>
    </w:p>
    <w:p w:rsidR="00797FEF" w:rsidRDefault="00797FEF" w:rsidP="003D168E">
      <w:r>
        <w:t>… and numbered lists too.</w:t>
      </w:r>
    </w:p>
    <w:p w:rsidR="00797FEF" w:rsidRDefault="00797FEF" w:rsidP="00797FEF">
      <w:pPr>
        <w:numPr>
          <w:ilvl w:val="0"/>
          <w:numId w:val="11"/>
        </w:numPr>
      </w:pPr>
      <w:r>
        <w:t>One</w:t>
      </w:r>
      <w:bookmarkStart w:id="1" w:name="_GoBack"/>
      <w:bookmarkEnd w:id="1"/>
    </w:p>
    <w:p w:rsidR="00797FEF" w:rsidRDefault="00797FEF" w:rsidP="00797FEF">
      <w:pPr>
        <w:numPr>
          <w:ilvl w:val="0"/>
          <w:numId w:val="11"/>
        </w:numPr>
      </w:pPr>
      <w:r>
        <w:t>Two</w:t>
      </w:r>
      <w:r w:rsidR="000F435D">
        <w:t xml:space="preserve"> with </w:t>
      </w:r>
      <w:r w:rsidR="000F435D" w:rsidRPr="000F435D">
        <w:rPr>
          <w:b/>
        </w:rPr>
        <w:t>bold</w:t>
      </w:r>
    </w:p>
    <w:p w:rsidR="00797FEF" w:rsidRDefault="00797FEF" w:rsidP="00797FEF">
      <w:pPr>
        <w:numPr>
          <w:ilvl w:val="0"/>
          <w:numId w:val="11"/>
        </w:numPr>
      </w:pPr>
      <w:r>
        <w:t>Three</w:t>
      </w:r>
    </w:p>
    <w:p w:rsidR="00B568BE" w:rsidRDefault="00B568BE" w:rsidP="00B568BE">
      <w:pPr>
        <w:pStyle w:val="Heading2"/>
      </w:pPr>
      <w:r>
        <w:t>Tables</w:t>
      </w:r>
    </w:p>
    <w:p w:rsidR="00797FEF" w:rsidRDefault="00A33D0D" w:rsidP="003D168E">
      <w:r>
        <w:t xml:space="preserve">Tables are also easy to be made by using </w:t>
      </w:r>
      <w:proofErr w:type="spellStart"/>
      <w:r>
        <w:t>PHPWord</w:t>
      </w:r>
      <w:proofErr w:type="spellEnd"/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0A5E7B" w:rsidTr="00921F2F">
        <w:tc>
          <w:tcPr>
            <w:tcW w:w="3095" w:type="dxa"/>
            <w:vMerge w:val="restart"/>
            <w:shd w:val="clear" w:color="auto" w:fill="auto"/>
            <w:vAlign w:val="center"/>
          </w:tcPr>
          <w:p w:rsidR="000A5E7B" w:rsidRDefault="000A5E7B" w:rsidP="00921F2F">
            <w:pPr>
              <w:jc w:val="center"/>
            </w:pPr>
            <w:r>
              <w:t>A</w:t>
            </w:r>
            <w:r>
              <w:rPr>
                <w:rStyle w:val="FootnoteReference"/>
              </w:rPr>
              <w:footnoteReference w:id="1"/>
            </w:r>
          </w:p>
        </w:tc>
        <w:tc>
          <w:tcPr>
            <w:tcW w:w="6191" w:type="dxa"/>
            <w:gridSpan w:val="2"/>
            <w:shd w:val="clear" w:color="auto" w:fill="auto"/>
            <w:vAlign w:val="center"/>
          </w:tcPr>
          <w:p w:rsidR="000A5E7B" w:rsidRDefault="000A5E7B" w:rsidP="00921F2F">
            <w:pPr>
              <w:jc w:val="center"/>
            </w:pPr>
            <w:r>
              <w:t>B</w:t>
            </w:r>
            <w:r>
              <w:rPr>
                <w:rStyle w:val="FootnoteReference"/>
              </w:rPr>
              <w:footnoteReference w:id="2"/>
            </w:r>
          </w:p>
        </w:tc>
      </w:tr>
      <w:tr w:rsidR="000A5E7B" w:rsidTr="00921F2F">
        <w:tc>
          <w:tcPr>
            <w:tcW w:w="3095" w:type="dxa"/>
            <w:vMerge/>
            <w:shd w:val="clear" w:color="auto" w:fill="auto"/>
          </w:tcPr>
          <w:p w:rsidR="000A5E7B" w:rsidRDefault="000A5E7B" w:rsidP="003D168E"/>
        </w:tc>
        <w:tc>
          <w:tcPr>
            <w:tcW w:w="3095" w:type="dxa"/>
            <w:shd w:val="clear" w:color="auto" w:fill="auto"/>
          </w:tcPr>
          <w:p w:rsidR="000A5E7B" w:rsidRDefault="000A5E7B" w:rsidP="003D168E">
            <w:r>
              <w:t>C</w:t>
            </w:r>
          </w:p>
        </w:tc>
        <w:tc>
          <w:tcPr>
            <w:tcW w:w="3096" w:type="dxa"/>
            <w:shd w:val="clear" w:color="auto" w:fill="auto"/>
          </w:tcPr>
          <w:p w:rsidR="000A5E7B" w:rsidRDefault="000A5E7B" w:rsidP="003D168E">
            <w:r>
              <w:t>D</w:t>
            </w:r>
          </w:p>
        </w:tc>
      </w:tr>
    </w:tbl>
    <w:p w:rsidR="000A5E7B" w:rsidRDefault="000A5E7B" w:rsidP="003D168E"/>
    <w:p w:rsidR="005E1863" w:rsidRDefault="005E1863" w:rsidP="003D168E"/>
    <w:p w:rsidR="00B568BE" w:rsidRDefault="005E1863" w:rsidP="00B568BE">
      <w:pPr>
        <w:pStyle w:val="Heading2"/>
      </w:pPr>
      <w:r>
        <w:br w:type="page"/>
      </w:r>
      <w:r w:rsidR="00B568BE">
        <w:lastRenderedPageBreak/>
        <w:t>Images</w:t>
      </w:r>
    </w:p>
    <w:p w:rsidR="00A33D0D" w:rsidRDefault="00A33D0D" w:rsidP="003D168E">
      <w:proofErr w:type="spellStart"/>
      <w:r>
        <w:t>PHPWord</w:t>
      </w:r>
      <w:proofErr w:type="spellEnd"/>
      <w:r>
        <w:t xml:space="preserve"> can insert images in your documents.</w:t>
      </w:r>
    </w:p>
    <w:p w:rsidR="005E1863" w:rsidRDefault="007D2D70" w:rsidP="003D168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_earth" style="width:375.05pt;height:375.05pt;mso-width-percent:0;mso-height-percent:0;mso-width-percent:0;mso-height-percent:0">
            <v:imagedata r:id="rId13" o:title="_earth"/>
          </v:shape>
        </w:pict>
      </w:r>
    </w:p>
    <w:p w:rsidR="005E1863" w:rsidRPr="003D168E" w:rsidRDefault="005E1863" w:rsidP="003D168E"/>
    <w:sectPr w:rsidR="005E1863" w:rsidRPr="003D168E" w:rsidSect="00797FEF">
      <w:type w:val="continuous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2D70" w:rsidRDefault="007D2D70" w:rsidP="000A5E7B">
      <w:pPr>
        <w:spacing w:after="0" w:line="240" w:lineRule="auto"/>
      </w:pPr>
      <w:r>
        <w:separator/>
      </w:r>
    </w:p>
  </w:endnote>
  <w:endnote w:type="continuationSeparator" w:id="0">
    <w:p w:rsidR="007D2D70" w:rsidRDefault="007D2D70" w:rsidP="000A5E7B">
      <w:pPr>
        <w:spacing w:after="0" w:line="240" w:lineRule="auto"/>
      </w:pPr>
      <w:r>
        <w:continuationSeparator/>
      </w:r>
    </w:p>
  </w:endnote>
  <w:endnote w:id="1">
    <w:p w:rsidR="00730873" w:rsidRDefault="00730873">
      <w:pPr>
        <w:pStyle w:val="EndnoteText"/>
      </w:pPr>
      <w:r>
        <w:rPr>
          <w:rStyle w:val="EndnoteReference"/>
        </w:rPr>
        <w:endnoteRef/>
      </w:r>
      <w:r>
        <w:t xml:space="preserve"> End note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873" w:rsidRDefault="00730873">
    <w:pPr>
      <w:pStyle w:val="Footer"/>
    </w:pP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30496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830496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873" w:rsidRDefault="00730873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4675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2D70" w:rsidRDefault="007D2D70" w:rsidP="000A5E7B">
      <w:pPr>
        <w:spacing w:after="0" w:line="240" w:lineRule="auto"/>
      </w:pPr>
      <w:r>
        <w:separator/>
      </w:r>
    </w:p>
  </w:footnote>
  <w:footnote w:type="continuationSeparator" w:id="0">
    <w:p w:rsidR="007D2D70" w:rsidRDefault="007D2D70" w:rsidP="000A5E7B">
      <w:pPr>
        <w:spacing w:after="0" w:line="240" w:lineRule="auto"/>
      </w:pPr>
      <w:r>
        <w:continuationSeparator/>
      </w:r>
    </w:p>
  </w:footnote>
  <w:footnote w:id="1">
    <w:p w:rsidR="000A5E7B" w:rsidRDefault="000A5E7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Rowspan</w:t>
      </w:r>
      <w:proofErr w:type="spellEnd"/>
    </w:p>
  </w:footnote>
  <w:footnote w:id="2">
    <w:p w:rsidR="000A5E7B" w:rsidRDefault="000A5E7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Colspan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873" w:rsidRDefault="00730873">
    <w:pPr>
      <w:pStyle w:val="Header"/>
    </w:pPr>
    <w:r>
      <w:t>Subsequent header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873" w:rsidRDefault="00730873" w:rsidP="00730873">
    <w:pPr>
      <w:pStyle w:val="Header"/>
      <w:jc w:val="center"/>
    </w:pPr>
    <w:r>
      <w:t>First page header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33852DA0"/>
    <w:multiLevelType w:val="hybridMultilevel"/>
    <w:tmpl w:val="3342C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0F7598"/>
    <w:multiLevelType w:val="hybridMultilevel"/>
    <w:tmpl w:val="3788C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9"/>
  </w:num>
  <w:num w:numId="5">
    <w:abstractNumId w:val="6"/>
  </w:num>
  <w:num w:numId="6">
    <w:abstractNumId w:val="10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3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7047"/>
    <w:rsid w:val="000A5E7B"/>
    <w:rsid w:val="000B36C2"/>
    <w:rsid w:val="000B6ACB"/>
    <w:rsid w:val="000F435D"/>
    <w:rsid w:val="00182B2D"/>
    <w:rsid w:val="001E410E"/>
    <w:rsid w:val="003B08B6"/>
    <w:rsid w:val="003C18A1"/>
    <w:rsid w:val="003D168E"/>
    <w:rsid w:val="004348EF"/>
    <w:rsid w:val="005D37D3"/>
    <w:rsid w:val="005E1863"/>
    <w:rsid w:val="00647047"/>
    <w:rsid w:val="006B7D39"/>
    <w:rsid w:val="00730873"/>
    <w:rsid w:val="00797FEF"/>
    <w:rsid w:val="007D2D70"/>
    <w:rsid w:val="00830496"/>
    <w:rsid w:val="008D6A61"/>
    <w:rsid w:val="00920785"/>
    <w:rsid w:val="00921F2F"/>
    <w:rsid w:val="00A13DDD"/>
    <w:rsid w:val="00A33D0D"/>
    <w:rsid w:val="00B568BE"/>
    <w:rsid w:val="00CA33EA"/>
    <w:rsid w:val="00F4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CB1882E"/>
  <w15:docId w15:val="{9E6E4783-DD75-4F3E-8AF8-7A3B36D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B6AC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68B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ngedFontStyle">
    <w:name w:val="Changed Font Style"/>
    <w:basedOn w:val="Normal"/>
    <w:link w:val="ChangedFontStyleChar"/>
    <w:qFormat/>
    <w:rsid w:val="004348EF"/>
    <w:rPr>
      <w:b/>
      <w:color w:val="FF0000"/>
    </w:rPr>
  </w:style>
  <w:style w:type="character" w:customStyle="1" w:styleId="Heading1Char">
    <w:name w:val="Heading 1 Char"/>
    <w:link w:val="Heading1"/>
    <w:uiPriority w:val="9"/>
    <w:rsid w:val="000B6AC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hangedFontStyleChar">
    <w:name w:val="Changed Font Style Char"/>
    <w:link w:val="ChangedFontStyle"/>
    <w:rsid w:val="004348EF"/>
    <w:rPr>
      <w:b/>
      <w:color w:val="FF0000"/>
    </w:rPr>
  </w:style>
  <w:style w:type="table" w:styleId="TableGrid">
    <w:name w:val="Table Grid"/>
    <w:basedOn w:val="TableNormal"/>
    <w:uiPriority w:val="39"/>
    <w:rsid w:val="000A5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A5E7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5E7B"/>
  </w:style>
  <w:style w:type="character" w:styleId="FootnoteReference">
    <w:name w:val="footnote reference"/>
    <w:uiPriority w:val="99"/>
    <w:semiHidden/>
    <w:unhideWhenUsed/>
    <w:rsid w:val="000A5E7B"/>
    <w:rPr>
      <w:vertAlign w:val="superscript"/>
    </w:rPr>
  </w:style>
  <w:style w:type="character" w:styleId="Hyperlink">
    <w:name w:val="Hyperlink"/>
    <w:uiPriority w:val="99"/>
    <w:unhideWhenUsed/>
    <w:rsid w:val="008D6A61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B568B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308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873"/>
  </w:style>
  <w:style w:type="paragraph" w:styleId="Footer">
    <w:name w:val="footer"/>
    <w:basedOn w:val="Normal"/>
    <w:link w:val="FooterChar"/>
    <w:uiPriority w:val="99"/>
    <w:unhideWhenUsed/>
    <w:rsid w:val="007308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873"/>
  </w:style>
  <w:style w:type="paragraph" w:styleId="EndnoteText">
    <w:name w:val="endnote text"/>
    <w:basedOn w:val="Normal"/>
    <w:link w:val="EndnoteTextChar"/>
    <w:uiPriority w:val="99"/>
    <w:semiHidden/>
    <w:unhideWhenUsed/>
    <w:rsid w:val="00730873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30873"/>
  </w:style>
  <w:style w:type="character" w:styleId="EndnoteReference">
    <w:name w:val="endnote reference"/>
    <w:uiPriority w:val="99"/>
    <w:semiHidden/>
    <w:unhideWhenUsed/>
    <w:rsid w:val="0073087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3EA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BalloonTextChar">
    <w:name w:val="Balloon Text Char"/>
    <w:link w:val="BalloonText"/>
    <w:uiPriority w:val="99"/>
    <w:semiHidden/>
    <w:rsid w:val="00CA33E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PHPOffice/PHPWord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A74ED-8543-1F41-A643-1886484F9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6" baseType="lpstr">
      <vt:lpstr>Sample Read Word Document</vt:lpstr>
      <vt:lpstr>PHP Word</vt:lpstr>
      <vt:lpstr>    Lists</vt:lpstr>
      <vt:lpstr>    Tables</vt:lpstr>
      <vt:lpstr>    Images</vt:lpstr>
      <vt:lpstr>Office Theme</vt:lpstr>
    </vt:vector>
  </TitlesOfParts>
  <Manager>PHPOffice</Manager>
  <Company>PHPWord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PHPWord Sample Document</dc:title>
  <dc:subject>PHPWord</dc:subject>
  <dc:creator>PHPWord</dc:creator>
  <cp:keywords>phpword</cp:keywords>
  <dc:description>This is an example file for PHPWord</dc:description>
  <cp:lastModifiedBy>Microsoft Office User</cp:lastModifiedBy>
  <cp:revision>20</cp:revision>
  <dcterms:created xsi:type="dcterms:W3CDTF">2014-03-11T08:42:00Z</dcterms:created>
  <dcterms:modified xsi:type="dcterms:W3CDTF">2018-02-17T23:47:00Z</dcterms:modified>
  <cp:category>Example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mespace">
    <vt:lpwstr>PhpOffice\PhpWord</vt:lpwstr>
  </property>
</Properties>
</file>