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Hello World! Time to </w:t>
      </w:r>
      <w:ins w:author="Fred" w:date="2018-07-25T18:36:47Z" w:id="c1923f">
        <w:r>
          <w:rPr>
            <w:b/>
            <w:bCs/>
          </w:rPr>
          <w:t xml:space="preserve">wake </w:t>
        </w:r>
      </w:ins>
      <w:ins w:author="Fred" w:id="139273">
        <w:r>
          <w:rPr/>
          <w:t xml:space="preserve">up</w:t>
        </w:r>
      </w:ins>
      <w:del w:author="Barney" w:date="2018-07-25T18:06:47Z" w:id="000d3b">
        <w:r>
          <w:rPr/>
          <w:delText xml:space="preserve">go to sleep</w:delText>
        </w:r>
      </w:del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2018-07-25T19:06:47+00:00</dcterms:created>
  <dcterms:modified xsi:type="dcterms:W3CDTF">2018-07-25T19:06:47+00:00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